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78A" w:rsidRDefault="0003078A" w:rsidP="0003078A"/>
    <w:p w:rsidR="00084AA3" w:rsidRDefault="00084AA3" w:rsidP="00084AA3"/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F1FB3" w:rsidRPr="00AD3C21" w:rsidTr="001552B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B3" w:rsidRDefault="002F1FB3" w:rsidP="002F1FB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B3" w:rsidRPr="0047544F" w:rsidRDefault="002F1FB3" w:rsidP="002F1FB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208С</w:t>
            </w:r>
          </w:p>
        </w:tc>
      </w:tr>
      <w:tr w:rsidR="002F1FB3" w:rsidTr="001552B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B3" w:rsidRDefault="002F1FB3" w:rsidP="002F1FB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B3" w:rsidRPr="00D67839" w:rsidRDefault="002F1FB3" w:rsidP="002F1FB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2F1FB3">
              <w:rPr>
                <w:b/>
                <w:sz w:val="26"/>
                <w:szCs w:val="26"/>
                <w:lang w:val="en-US"/>
              </w:rPr>
              <w:t>2216985</w:t>
            </w:r>
            <w:r w:rsidRPr="00D67839">
              <w:rPr>
                <w:b/>
                <w:sz w:val="26"/>
                <w:szCs w:val="26"/>
                <w:lang w:val="en-US"/>
              </w:rPr>
              <w:t xml:space="preserve">   </w:t>
            </w:r>
            <w:bookmarkEnd w:id="0"/>
          </w:p>
        </w:tc>
      </w:tr>
    </w:tbl>
    <w:p w:rsidR="005871C6" w:rsidRDefault="005871C6" w:rsidP="005871C6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“УТВЕРЖДАЮ”</w:t>
      </w:r>
    </w:p>
    <w:p w:rsidR="002F1FB3" w:rsidRPr="00451A6B" w:rsidRDefault="002F1FB3" w:rsidP="002F1FB3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2F1FB3" w:rsidRPr="00451A6B" w:rsidRDefault="002F1FB3" w:rsidP="002F1FB3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2F1FB3" w:rsidRPr="00451A6B" w:rsidRDefault="002F1FB3" w:rsidP="002F1FB3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>филиала ПАО «МРСК Центра»-«Орелэнерго»</w:t>
      </w:r>
    </w:p>
    <w:p w:rsidR="002F1FB3" w:rsidRPr="00451A6B" w:rsidRDefault="002F1FB3" w:rsidP="002F1FB3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______________________И.В. Колубанов</w:t>
      </w:r>
    </w:p>
    <w:p w:rsidR="002F1FB3" w:rsidRPr="00F44EC5" w:rsidRDefault="002F1FB3" w:rsidP="002F1FB3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F44EC5">
        <w:rPr>
          <w:b w:val="0"/>
          <w:sz w:val="26"/>
          <w:szCs w:val="26"/>
        </w:rPr>
        <w:t>«</w:t>
      </w:r>
      <w:r>
        <w:rPr>
          <w:b w:val="0"/>
          <w:sz w:val="26"/>
          <w:szCs w:val="26"/>
          <w:u w:val="single"/>
        </w:rPr>
        <w:t xml:space="preserve"> 12 </w:t>
      </w:r>
      <w:r w:rsidRPr="00F44EC5">
        <w:rPr>
          <w:b w:val="0"/>
          <w:sz w:val="26"/>
          <w:szCs w:val="26"/>
        </w:rPr>
        <w:t>»</w:t>
      </w:r>
      <w:r>
        <w:rPr>
          <w:b w:val="0"/>
          <w:sz w:val="18"/>
          <w:szCs w:val="26"/>
        </w:rPr>
        <w:t xml:space="preserve"> </w:t>
      </w:r>
      <w:r>
        <w:rPr>
          <w:b w:val="0"/>
          <w:sz w:val="26"/>
          <w:szCs w:val="26"/>
          <w:u w:val="single"/>
        </w:rPr>
        <w:t xml:space="preserve">         но</w:t>
      </w:r>
      <w:r w:rsidRPr="00F44EC5">
        <w:rPr>
          <w:b w:val="0"/>
          <w:sz w:val="26"/>
          <w:szCs w:val="26"/>
          <w:u w:val="single"/>
        </w:rPr>
        <w:t>ября</w:t>
      </w:r>
      <w:r>
        <w:rPr>
          <w:b w:val="0"/>
          <w:sz w:val="26"/>
          <w:szCs w:val="26"/>
          <w:u w:val="single"/>
        </w:rPr>
        <w:t xml:space="preserve">      </w:t>
      </w:r>
      <w:r w:rsidRPr="00F44EC5">
        <w:rPr>
          <w:b w:val="0"/>
          <w:sz w:val="26"/>
          <w:szCs w:val="26"/>
        </w:rPr>
        <w:t xml:space="preserve"> 2020 г.</w:t>
      </w:r>
    </w:p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Default="004F6968" w:rsidP="00E172C1">
      <w:pPr>
        <w:ind w:firstLine="0"/>
        <w:jc w:val="center"/>
        <w:rPr>
          <w:b/>
          <w:sz w:val="28"/>
          <w:szCs w:val="28"/>
          <w:u w:val="single"/>
        </w:rPr>
      </w:pPr>
      <w:r w:rsidRPr="0084454B">
        <w:rPr>
          <w:b/>
          <w:sz w:val="28"/>
          <w:szCs w:val="28"/>
        </w:rPr>
        <w:t xml:space="preserve">на </w:t>
      </w:r>
      <w:r w:rsidR="00D632E1" w:rsidRPr="0084454B">
        <w:rPr>
          <w:b/>
          <w:sz w:val="28"/>
          <w:szCs w:val="28"/>
        </w:rPr>
        <w:t xml:space="preserve">поставку </w:t>
      </w:r>
      <w:r w:rsidR="004352C5">
        <w:rPr>
          <w:b/>
          <w:sz w:val="28"/>
          <w:szCs w:val="28"/>
        </w:rPr>
        <w:t>с</w:t>
      </w:r>
      <w:r w:rsidR="004352C5" w:rsidRPr="004352C5">
        <w:rPr>
          <w:b/>
          <w:sz w:val="28"/>
          <w:szCs w:val="28"/>
        </w:rPr>
        <w:t>мазк</w:t>
      </w:r>
      <w:r w:rsidR="004352C5">
        <w:rPr>
          <w:b/>
          <w:sz w:val="28"/>
          <w:szCs w:val="28"/>
        </w:rPr>
        <w:t>и</w:t>
      </w:r>
      <w:r w:rsidR="004352C5" w:rsidRPr="004352C5">
        <w:rPr>
          <w:b/>
          <w:sz w:val="28"/>
          <w:szCs w:val="28"/>
        </w:rPr>
        <w:t xml:space="preserve"> </w:t>
      </w:r>
      <w:r w:rsidR="008C7044" w:rsidRPr="008C7044">
        <w:rPr>
          <w:b/>
          <w:sz w:val="28"/>
          <w:szCs w:val="28"/>
        </w:rPr>
        <w:t>проникающ</w:t>
      </w:r>
      <w:r w:rsidR="008C7044">
        <w:rPr>
          <w:b/>
          <w:sz w:val="28"/>
          <w:szCs w:val="28"/>
        </w:rPr>
        <w:t>ей</w:t>
      </w:r>
      <w:r w:rsidR="004352C5" w:rsidRPr="004352C5">
        <w:rPr>
          <w:b/>
          <w:sz w:val="28"/>
          <w:szCs w:val="28"/>
        </w:rPr>
        <w:t xml:space="preserve"> 100</w:t>
      </w:r>
      <w:r w:rsidR="008C7044">
        <w:rPr>
          <w:b/>
          <w:sz w:val="28"/>
          <w:szCs w:val="28"/>
        </w:rPr>
        <w:t xml:space="preserve"> </w:t>
      </w:r>
      <w:r w:rsidR="004352C5" w:rsidRPr="004352C5">
        <w:rPr>
          <w:b/>
          <w:sz w:val="28"/>
          <w:szCs w:val="28"/>
        </w:rPr>
        <w:t>мл</w:t>
      </w:r>
      <w:r w:rsidR="00E25283" w:rsidRPr="00E25283">
        <w:rPr>
          <w:b/>
          <w:sz w:val="28"/>
          <w:szCs w:val="28"/>
        </w:rPr>
        <w:t xml:space="preserve"> </w:t>
      </w:r>
      <w:r w:rsidR="00F23AA0" w:rsidRPr="0084454B">
        <w:rPr>
          <w:b/>
          <w:sz w:val="28"/>
          <w:szCs w:val="28"/>
        </w:rPr>
        <w:t xml:space="preserve">Лот </w:t>
      </w:r>
      <w:r w:rsidR="00CB096F">
        <w:rPr>
          <w:b/>
          <w:sz w:val="28"/>
          <w:szCs w:val="28"/>
        </w:rPr>
        <w:t xml:space="preserve">№ </w:t>
      </w:r>
      <w:r w:rsidR="002F1FB3" w:rsidRPr="002F1FB3">
        <w:rPr>
          <w:b/>
          <w:sz w:val="28"/>
          <w:szCs w:val="28"/>
          <w:u w:val="single"/>
        </w:rPr>
        <w:t>208</w:t>
      </w:r>
      <w:r w:rsidR="00F23AA0" w:rsidRPr="002F1FB3">
        <w:rPr>
          <w:b/>
          <w:sz w:val="28"/>
          <w:szCs w:val="28"/>
          <w:u w:val="single"/>
        </w:rPr>
        <w:t>C</w:t>
      </w:r>
    </w:p>
    <w:p w:rsidR="00C05513" w:rsidRDefault="00C05513" w:rsidP="00E172C1">
      <w:pPr>
        <w:ind w:firstLine="0"/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1926"/>
        <w:gridCol w:w="2376"/>
        <w:gridCol w:w="2869"/>
        <w:gridCol w:w="1433"/>
      </w:tblGrid>
      <w:tr w:rsidR="002F1FB3" w:rsidRPr="00E40908" w:rsidTr="001552B3">
        <w:tc>
          <w:tcPr>
            <w:tcW w:w="2151" w:type="dxa"/>
            <w:shd w:val="clear" w:color="auto" w:fill="auto"/>
            <w:vAlign w:val="center"/>
          </w:tcPr>
          <w:p w:rsidR="002F1FB3" w:rsidRPr="008D28F9" w:rsidRDefault="002F1FB3" w:rsidP="001552B3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D28F9">
              <w:rPr>
                <w:sz w:val="24"/>
                <w:szCs w:val="24"/>
              </w:rPr>
              <w:t>Филиал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2F1FB3" w:rsidRPr="008D28F9" w:rsidRDefault="002F1FB3" w:rsidP="001552B3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8D28F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F1FB3" w:rsidRPr="008D28F9" w:rsidRDefault="002F1FB3" w:rsidP="001552B3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8D28F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2F1FB3" w:rsidRPr="008D28F9" w:rsidRDefault="002F1FB3" w:rsidP="001552B3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8D28F9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2F1FB3" w:rsidRPr="008D28F9" w:rsidRDefault="002F1FB3" w:rsidP="001552B3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D28F9">
              <w:rPr>
                <w:sz w:val="24"/>
                <w:szCs w:val="24"/>
              </w:rPr>
              <w:t>Общее количество</w:t>
            </w:r>
          </w:p>
        </w:tc>
      </w:tr>
      <w:tr w:rsidR="002F1FB3" w:rsidRPr="00E40908" w:rsidTr="001552B3">
        <w:tc>
          <w:tcPr>
            <w:tcW w:w="2151" w:type="dxa"/>
            <w:shd w:val="clear" w:color="auto" w:fill="auto"/>
            <w:vAlign w:val="center"/>
          </w:tcPr>
          <w:p w:rsidR="002F1FB3" w:rsidRPr="008D28F9" w:rsidRDefault="002F1FB3" w:rsidP="001552B3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D28F9">
              <w:rPr>
                <w:sz w:val="24"/>
                <w:szCs w:val="24"/>
              </w:rPr>
              <w:t>ПАО МРСК Центра» - «Орелэнерго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2F1FB3" w:rsidRPr="008D28F9" w:rsidRDefault="002F1FB3" w:rsidP="001552B3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D28F9">
              <w:rPr>
                <w:sz w:val="24"/>
                <w:szCs w:val="24"/>
              </w:rPr>
              <w:t>Авто/жд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F1FB3" w:rsidRPr="008D28F9" w:rsidRDefault="002F1FB3" w:rsidP="001552B3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D28F9">
              <w:rPr>
                <w:sz w:val="24"/>
                <w:szCs w:val="24"/>
              </w:rPr>
              <w:t>г. Орёл, ул. Высоковольтная, 9, центральный склад филиала ПАО "МРСК Центр-“Орёлэнерго”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2F1FB3" w:rsidRPr="008D28F9" w:rsidRDefault="002F1FB3" w:rsidP="00967350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D28F9">
              <w:rPr>
                <w:sz w:val="24"/>
                <w:szCs w:val="24"/>
              </w:rPr>
              <w:t xml:space="preserve">10 календарных дней с момента </w:t>
            </w:r>
            <w:r w:rsidR="00967350">
              <w:rPr>
                <w:sz w:val="24"/>
                <w:szCs w:val="24"/>
              </w:rPr>
              <w:t>заключения договора</w:t>
            </w:r>
            <w:bookmarkStart w:id="2" w:name="_GoBack"/>
            <w:bookmarkEnd w:id="2"/>
          </w:p>
        </w:tc>
        <w:tc>
          <w:tcPr>
            <w:tcW w:w="1433" w:type="dxa"/>
            <w:shd w:val="clear" w:color="auto" w:fill="auto"/>
            <w:vAlign w:val="center"/>
          </w:tcPr>
          <w:p w:rsidR="002F1FB3" w:rsidRPr="008D28F9" w:rsidRDefault="002F1FB3" w:rsidP="001552B3">
            <w:pPr>
              <w:spacing w:after="150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3шт</w:t>
            </w:r>
          </w:p>
        </w:tc>
      </w:tr>
    </w:tbl>
    <w:p w:rsidR="002F1FB3" w:rsidRDefault="002F1FB3" w:rsidP="00E172C1">
      <w:pPr>
        <w:ind w:firstLine="0"/>
        <w:jc w:val="center"/>
        <w:rPr>
          <w:b/>
          <w:sz w:val="28"/>
          <w:szCs w:val="28"/>
          <w:u w:val="single"/>
        </w:rPr>
      </w:pPr>
    </w:p>
    <w:p w:rsidR="004352C5" w:rsidRPr="004D4E32" w:rsidRDefault="004352C5" w:rsidP="004352C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352C5" w:rsidRDefault="004352C5" w:rsidP="004352C5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Pr="00AF1104">
        <w:rPr>
          <w:sz w:val="24"/>
          <w:szCs w:val="24"/>
        </w:rPr>
        <w:t xml:space="preserve">автомобильных моторных масел должны соответствовать параметрам ГОСТ, ТУ </w:t>
      </w:r>
      <w:r>
        <w:rPr>
          <w:sz w:val="24"/>
          <w:szCs w:val="24"/>
        </w:rPr>
        <w:t>п</w:t>
      </w:r>
      <w:r w:rsidRPr="00AF1104">
        <w:rPr>
          <w:sz w:val="24"/>
          <w:szCs w:val="24"/>
        </w:rPr>
        <w:t>о набору присадок и качеству классификации</w:t>
      </w:r>
      <w:r w:rsidRPr="00101DD6">
        <w:rPr>
          <w:sz w:val="24"/>
          <w:szCs w:val="24"/>
        </w:rPr>
        <w:t xml:space="preserve">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начений, приведенных в таблице:</w:t>
      </w:r>
    </w:p>
    <w:p w:rsidR="004352C5" w:rsidRPr="007B6CB8" w:rsidRDefault="004352C5" w:rsidP="004352C5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389"/>
        <w:gridCol w:w="2782"/>
        <w:gridCol w:w="1250"/>
        <w:gridCol w:w="2262"/>
      </w:tblGrid>
      <w:tr w:rsidR="004352C5" w:rsidRPr="00240803" w:rsidTr="002F1FB3">
        <w:trPr>
          <w:trHeight w:val="918"/>
          <w:jc w:val="center"/>
        </w:trPr>
        <w:tc>
          <w:tcPr>
            <w:tcW w:w="1979" w:type="dxa"/>
            <w:shd w:val="clear" w:color="auto" w:fill="auto"/>
            <w:vAlign w:val="center"/>
            <w:hideMark/>
          </w:tcPr>
          <w:p w:rsidR="004352C5" w:rsidRPr="00240803" w:rsidRDefault="004352C5" w:rsidP="00E30FF1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4080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2389" w:type="dxa"/>
            <w:shd w:val="clear" w:color="auto" w:fill="auto"/>
            <w:vAlign w:val="center"/>
            <w:hideMark/>
          </w:tcPr>
          <w:p w:rsidR="004352C5" w:rsidRPr="00240803" w:rsidRDefault="004352C5" w:rsidP="00E30FF1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240803">
              <w:rPr>
                <w:b/>
                <w:bCs/>
                <w:color w:val="000000"/>
              </w:rPr>
              <w:t>универсальное</w:t>
            </w:r>
          </w:p>
        </w:tc>
        <w:tc>
          <w:tcPr>
            <w:tcW w:w="2782" w:type="dxa"/>
            <w:shd w:val="clear" w:color="auto" w:fill="auto"/>
            <w:vAlign w:val="center"/>
            <w:hideMark/>
          </w:tcPr>
          <w:p w:rsidR="004352C5" w:rsidRPr="00240803" w:rsidRDefault="004352C5" w:rsidP="004352C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40803">
              <w:rPr>
                <w:b/>
                <w:bCs/>
                <w:color w:val="000000"/>
              </w:rPr>
              <w:t>По набору присадок и качеству классификации ГОСТ, ТУ</w:t>
            </w:r>
          </w:p>
        </w:tc>
        <w:tc>
          <w:tcPr>
            <w:tcW w:w="1250" w:type="dxa"/>
            <w:vAlign w:val="center"/>
          </w:tcPr>
          <w:p w:rsidR="004352C5" w:rsidRPr="00240803" w:rsidRDefault="004352C5" w:rsidP="00E30FF1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Фасовка</w:t>
            </w:r>
          </w:p>
        </w:tc>
        <w:tc>
          <w:tcPr>
            <w:tcW w:w="2262" w:type="dxa"/>
            <w:vAlign w:val="center"/>
          </w:tcPr>
          <w:p w:rsidR="004352C5" w:rsidRPr="00240803" w:rsidRDefault="004352C5" w:rsidP="00E30FF1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Примечание</w:t>
            </w:r>
          </w:p>
        </w:tc>
      </w:tr>
      <w:tr w:rsidR="004352C5" w:rsidRPr="00836841" w:rsidTr="004352C5">
        <w:trPr>
          <w:trHeight w:val="907"/>
          <w:jc w:val="center"/>
        </w:trPr>
        <w:tc>
          <w:tcPr>
            <w:tcW w:w="1979" w:type="dxa"/>
            <w:shd w:val="clear" w:color="auto" w:fill="auto"/>
            <w:vAlign w:val="center"/>
            <w:hideMark/>
          </w:tcPr>
          <w:p w:rsidR="004352C5" w:rsidRPr="004352C5" w:rsidRDefault="004352C5" w:rsidP="004352C5">
            <w:pPr>
              <w:ind w:firstLine="0"/>
              <w:jc w:val="center"/>
              <w:rPr>
                <w:color w:val="000000"/>
              </w:rPr>
            </w:pPr>
            <w:r w:rsidRPr="009C40CE">
              <w:rPr>
                <w:color w:val="000000"/>
              </w:rPr>
              <w:t xml:space="preserve">Смазка </w:t>
            </w:r>
            <w:r>
              <w:rPr>
                <w:color w:val="000000"/>
              </w:rPr>
              <w:t>проникающая</w:t>
            </w:r>
          </w:p>
        </w:tc>
        <w:tc>
          <w:tcPr>
            <w:tcW w:w="2389" w:type="dxa"/>
            <w:shd w:val="clear" w:color="auto" w:fill="auto"/>
            <w:noWrap/>
            <w:vAlign w:val="center"/>
            <w:hideMark/>
          </w:tcPr>
          <w:p w:rsidR="004352C5" w:rsidRPr="00F42327" w:rsidRDefault="004352C5" w:rsidP="00E30FF1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2782" w:type="dxa"/>
            <w:shd w:val="clear" w:color="auto" w:fill="auto"/>
            <w:vAlign w:val="center"/>
            <w:hideMark/>
          </w:tcPr>
          <w:p w:rsidR="004352C5" w:rsidRPr="002528B4" w:rsidRDefault="004352C5" w:rsidP="00E30FF1">
            <w:pPr>
              <w:ind w:firstLine="0"/>
              <w:jc w:val="left"/>
              <w:rPr>
                <w:color w:val="000000"/>
              </w:rPr>
            </w:pPr>
            <w:r w:rsidRPr="009C40CE">
              <w:rPr>
                <w:color w:val="000000"/>
              </w:rPr>
              <w:t>Материалы антикоррозийные на основе эфиров целлюлозы</w:t>
            </w:r>
            <w:r>
              <w:rPr>
                <w:color w:val="000000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 w:rsidRPr="005006D4">
              <w:rPr>
                <w:sz w:val="24"/>
                <w:szCs w:val="24"/>
              </w:rPr>
              <w:t xml:space="preserve"> ГОСТ 26191-84</w:t>
            </w:r>
          </w:p>
        </w:tc>
        <w:tc>
          <w:tcPr>
            <w:tcW w:w="1250" w:type="dxa"/>
            <w:vAlign w:val="center"/>
          </w:tcPr>
          <w:p w:rsidR="004352C5" w:rsidRPr="002528B4" w:rsidRDefault="004352C5" w:rsidP="00E30FF1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100мл</w:t>
            </w:r>
          </w:p>
        </w:tc>
        <w:tc>
          <w:tcPr>
            <w:tcW w:w="2262" w:type="dxa"/>
            <w:vAlign w:val="center"/>
          </w:tcPr>
          <w:p w:rsidR="004352C5" w:rsidRPr="00836841" w:rsidRDefault="004352C5" w:rsidP="00E30FF1">
            <w:pPr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WD-40</w:t>
            </w:r>
            <w:r w:rsidRPr="00836841">
              <w:rPr>
                <w:color w:val="000000"/>
                <w:lang w:val="en-US"/>
              </w:rPr>
              <w:t>*</w:t>
            </w:r>
          </w:p>
        </w:tc>
      </w:tr>
    </w:tbl>
    <w:p w:rsidR="004352C5" w:rsidRDefault="004352C5" w:rsidP="004352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* - Участником может быть предложен </w:t>
      </w:r>
      <w:r w:rsidR="008C7044">
        <w:rPr>
          <w:sz w:val="16"/>
          <w:szCs w:val="16"/>
        </w:rPr>
        <w:t>эквивалент</w:t>
      </w:r>
      <w:r>
        <w:rPr>
          <w:sz w:val="16"/>
          <w:szCs w:val="16"/>
        </w:rPr>
        <w:t xml:space="preserve"> пр</w:t>
      </w:r>
      <w:r w:rsidR="008C7044">
        <w:rPr>
          <w:sz w:val="16"/>
          <w:szCs w:val="16"/>
        </w:rPr>
        <w:t>одукции, указанной в примечании</w:t>
      </w:r>
      <w:r>
        <w:rPr>
          <w:sz w:val="16"/>
          <w:szCs w:val="16"/>
        </w:rPr>
        <w:t>.</w:t>
      </w:r>
    </w:p>
    <w:p w:rsidR="008C7044" w:rsidRPr="006B5573" w:rsidRDefault="008C7044" w:rsidP="004352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352C5" w:rsidRDefault="004352C5" w:rsidP="002F1FB3">
      <w:pPr>
        <w:pStyle w:val="ad"/>
        <w:numPr>
          <w:ilvl w:val="0"/>
          <w:numId w:val="3"/>
        </w:numPr>
        <w:tabs>
          <w:tab w:val="left" w:pos="993"/>
        </w:tabs>
        <w:spacing w:after="240" w:line="276" w:lineRule="auto"/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4352C5" w:rsidRDefault="004352C5" w:rsidP="004352C5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C1826">
        <w:rPr>
          <w:b/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4352C5" w:rsidRDefault="004352C5" w:rsidP="004352C5">
      <w:pPr>
        <w:pStyle w:val="ad"/>
        <w:tabs>
          <w:tab w:val="left" w:pos="0"/>
          <w:tab w:val="left" w:pos="993"/>
        </w:tabs>
        <w:spacing w:line="276" w:lineRule="auto"/>
        <w:ind w:left="17" w:firstLine="0"/>
        <w:rPr>
          <w:sz w:val="24"/>
          <w:szCs w:val="24"/>
        </w:rPr>
      </w:pPr>
      <w:r>
        <w:rPr>
          <w:sz w:val="24"/>
          <w:szCs w:val="24"/>
        </w:rPr>
        <w:t xml:space="preserve">            - п</w:t>
      </w:r>
      <w:r w:rsidRPr="0095503A">
        <w:rPr>
          <w:sz w:val="24"/>
          <w:szCs w:val="24"/>
        </w:rPr>
        <w:t>оставляемая продукция должна быть новой, неиспользован</w:t>
      </w:r>
      <w:r>
        <w:rPr>
          <w:sz w:val="24"/>
          <w:szCs w:val="24"/>
        </w:rPr>
        <w:t>ной,</w:t>
      </w:r>
      <w:r w:rsidRPr="006F7DCB">
        <w:rPr>
          <w:sz w:val="24"/>
          <w:szCs w:val="24"/>
        </w:rPr>
        <w:t xml:space="preserve"> </w:t>
      </w:r>
      <w:r w:rsidRPr="0095503A">
        <w:rPr>
          <w:sz w:val="24"/>
          <w:szCs w:val="24"/>
        </w:rPr>
        <w:t>соответствовать действующим ГОСТам, ТУ и прочим нормативным документам, содержащим обязательные, либо обычно применяемые требования, предъявляемые к товару, сопровождаться полным комплектом документации, соответствующим государственным стандартам: сертификаты соответствия (нотариально заверенные копии), санитарно-эп</w:t>
      </w:r>
      <w:r>
        <w:rPr>
          <w:sz w:val="24"/>
          <w:szCs w:val="24"/>
        </w:rPr>
        <w:t>идемиологические заключения и другие документы, устанавливающие</w:t>
      </w:r>
      <w:r w:rsidRPr="00AA63A1">
        <w:rPr>
          <w:sz w:val="24"/>
          <w:szCs w:val="24"/>
        </w:rPr>
        <w:t xml:space="preserve"> требования к качеству и экологической безопасности продукции.</w:t>
      </w:r>
    </w:p>
    <w:p w:rsidR="004352C5" w:rsidRPr="00881152" w:rsidRDefault="004352C5" w:rsidP="004352C5">
      <w:pPr>
        <w:pStyle w:val="ad"/>
        <w:tabs>
          <w:tab w:val="left" w:pos="0"/>
          <w:tab w:val="left" w:pos="993"/>
        </w:tabs>
        <w:spacing w:line="276" w:lineRule="auto"/>
        <w:ind w:left="17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881152">
        <w:rPr>
          <w:sz w:val="24"/>
          <w:szCs w:val="24"/>
        </w:rPr>
        <w:t xml:space="preserve">Участник должен принять во внимание, что ссылка на тип (марку)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</w:t>
      </w:r>
      <w:r>
        <w:rPr>
          <w:sz w:val="24"/>
          <w:szCs w:val="24"/>
        </w:rPr>
        <w:t xml:space="preserve">предоставить </w:t>
      </w:r>
      <w:r w:rsidRPr="00881152">
        <w:rPr>
          <w:sz w:val="24"/>
          <w:szCs w:val="24"/>
        </w:rPr>
        <w:t>в Техническом предложении – подробное техническое описание п</w:t>
      </w:r>
      <w:r>
        <w:rPr>
          <w:sz w:val="24"/>
          <w:szCs w:val="24"/>
        </w:rPr>
        <w:t>редлагаемого к поставке аналога.</w:t>
      </w:r>
    </w:p>
    <w:p w:rsidR="004352C5" w:rsidRPr="0095503A" w:rsidRDefault="004352C5" w:rsidP="004352C5">
      <w:pPr>
        <w:pStyle w:val="ad"/>
        <w:tabs>
          <w:tab w:val="left" w:pos="0"/>
          <w:tab w:val="left" w:pos="993"/>
        </w:tabs>
        <w:spacing w:line="276" w:lineRule="auto"/>
        <w:ind w:left="17" w:firstLine="0"/>
        <w:rPr>
          <w:sz w:val="24"/>
          <w:szCs w:val="24"/>
        </w:rPr>
      </w:pPr>
      <w:r w:rsidRPr="00881152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может являться причиной отклонения конкурсной заявки Участника.</w:t>
      </w:r>
    </w:p>
    <w:p w:rsidR="004352C5" w:rsidRDefault="004352C5" w:rsidP="004352C5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A4BBD">
        <w:rPr>
          <w:b/>
          <w:sz w:val="24"/>
          <w:szCs w:val="24"/>
        </w:rPr>
        <w:t xml:space="preserve"> </w:t>
      </w:r>
      <w:r w:rsidRPr="005C1826">
        <w:rPr>
          <w:b/>
          <w:sz w:val="24"/>
          <w:szCs w:val="24"/>
        </w:rPr>
        <w:t>2.</w:t>
      </w:r>
      <w:r w:rsidR="008C7044">
        <w:rPr>
          <w:b/>
          <w:sz w:val="24"/>
          <w:szCs w:val="24"/>
        </w:rPr>
        <w:t>2</w:t>
      </w:r>
      <w:r w:rsidRPr="005C1826">
        <w:rPr>
          <w:b/>
          <w:sz w:val="24"/>
          <w:szCs w:val="24"/>
        </w:rPr>
        <w:t>.</w:t>
      </w:r>
      <w:r w:rsidRPr="009A16CE">
        <w:rPr>
          <w:sz w:val="24"/>
          <w:szCs w:val="24"/>
        </w:rPr>
        <w:t xml:space="preserve"> Продукция должна соответствовать:</w:t>
      </w:r>
    </w:p>
    <w:p w:rsidR="004352C5" w:rsidRPr="003521F4" w:rsidRDefault="004352C5" w:rsidP="004352C5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06D4">
        <w:rPr>
          <w:sz w:val="24"/>
          <w:szCs w:val="24"/>
        </w:rPr>
        <w:t xml:space="preserve"> ГОСТ 26191-84. Масла, смазки и специальные жидкости.</w:t>
      </w:r>
    </w:p>
    <w:p w:rsidR="004352C5" w:rsidRDefault="004352C5" w:rsidP="004352C5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8C7044">
        <w:rPr>
          <w:b/>
          <w:sz w:val="24"/>
          <w:szCs w:val="24"/>
        </w:rPr>
        <w:t>3</w:t>
      </w:r>
      <w:r w:rsidRPr="005C1826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Упаковка, транспортиро</w:t>
      </w:r>
      <w:r>
        <w:rPr>
          <w:sz w:val="24"/>
          <w:szCs w:val="24"/>
        </w:rPr>
        <w:t>вание, условия и сроки хранения:</w:t>
      </w:r>
    </w:p>
    <w:p w:rsidR="004352C5" w:rsidRDefault="004352C5" w:rsidP="004352C5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5D20">
        <w:rPr>
          <w:sz w:val="24"/>
          <w:szCs w:val="24"/>
        </w:rPr>
        <w:t>базис поставки: продукция должна быть поставлена на условиях DDP (Согласно ИНКОТЕРМС 2000);</w:t>
      </w:r>
    </w:p>
    <w:p w:rsidR="004352C5" w:rsidRPr="005A4BBD" w:rsidRDefault="004352C5" w:rsidP="004352C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A4BBD">
        <w:rPr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</w:t>
      </w:r>
      <w:r>
        <w:rPr>
          <w:szCs w:val="24"/>
        </w:rPr>
        <w:t>нических условиях изготовителя. Основные параметры</w:t>
      </w:r>
      <w:r w:rsidRPr="005A4BBD">
        <w:rPr>
          <w:szCs w:val="24"/>
        </w:rPr>
        <w:t>, маркировка, упаковка, транспортирование и хранение. Порядок отгрузки, специальные требования к таре и упаковке должны быть определены в договоре на поставку продукции.</w:t>
      </w:r>
    </w:p>
    <w:p w:rsidR="004352C5" w:rsidRPr="007D5D20" w:rsidRDefault="004352C5" w:rsidP="004352C5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70FD3">
        <w:rPr>
          <w:sz w:val="24"/>
          <w:szCs w:val="24"/>
        </w:rPr>
        <w:t xml:space="preserve">Способ укладки </w:t>
      </w:r>
      <w:r>
        <w:rPr>
          <w:sz w:val="24"/>
          <w:szCs w:val="24"/>
        </w:rPr>
        <w:t>при транспортировке</w:t>
      </w:r>
      <w:r w:rsidRPr="00C70FD3">
        <w:rPr>
          <w:sz w:val="24"/>
          <w:szCs w:val="24"/>
        </w:rPr>
        <w:t xml:space="preserve"> продукции 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</w:t>
      </w:r>
      <w:r w:rsidRPr="005A4BBD">
        <w:rPr>
          <w:szCs w:val="24"/>
        </w:rPr>
        <w:t>.</w:t>
      </w:r>
    </w:p>
    <w:p w:rsidR="004352C5" w:rsidRDefault="004352C5" w:rsidP="004352C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C1826">
        <w:rPr>
          <w:b/>
          <w:szCs w:val="24"/>
        </w:rPr>
        <w:t>2.</w:t>
      </w:r>
      <w:r w:rsidR="008C7044">
        <w:rPr>
          <w:b/>
          <w:szCs w:val="24"/>
        </w:rPr>
        <w:t>4</w:t>
      </w:r>
      <w:r w:rsidRPr="005C1826">
        <w:rPr>
          <w:b/>
          <w:szCs w:val="24"/>
        </w:rPr>
        <w:t>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4352C5" w:rsidRPr="004D4E32" w:rsidRDefault="004352C5" w:rsidP="004352C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352C5" w:rsidRDefault="004352C5" w:rsidP="004352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</w:t>
      </w:r>
    </w:p>
    <w:p w:rsidR="004352C5" w:rsidRPr="00612811" w:rsidRDefault="004352C5" w:rsidP="004352C5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</w:t>
      </w:r>
      <w:r>
        <w:rPr>
          <w:sz w:val="24"/>
          <w:szCs w:val="24"/>
        </w:rPr>
        <w:t xml:space="preserve"> Поставщик должен за свой счет и в </w:t>
      </w:r>
      <w:r w:rsidRPr="00612811">
        <w:rPr>
          <w:sz w:val="24"/>
          <w:szCs w:val="24"/>
        </w:rPr>
        <w:t xml:space="preserve">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  <w:r w:rsidRPr="00C70FD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</w:t>
      </w:r>
      <w:r>
        <w:rPr>
          <w:sz w:val="24"/>
          <w:szCs w:val="24"/>
        </w:rPr>
        <w:t xml:space="preserve">. </w:t>
      </w:r>
    </w:p>
    <w:p w:rsidR="004352C5" w:rsidRPr="004D4E32" w:rsidRDefault="004352C5" w:rsidP="004352C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352C5" w:rsidRPr="00D10A40" w:rsidRDefault="004352C5" w:rsidP="004352C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4352C5" w:rsidRPr="00D10A40" w:rsidRDefault="004352C5" w:rsidP="004352C5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352C5" w:rsidRPr="00D10A40" w:rsidRDefault="004352C5" w:rsidP="004352C5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4352C5" w:rsidRPr="00612811" w:rsidRDefault="004352C5" w:rsidP="004352C5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</w:t>
      </w:r>
      <w:r>
        <w:rPr>
          <w:sz w:val="24"/>
          <w:szCs w:val="24"/>
        </w:rPr>
        <w:t xml:space="preserve">ям ГОСТ 17479.1-85 Масла </w:t>
      </w:r>
      <w:r w:rsidRPr="005006D4">
        <w:rPr>
          <w:sz w:val="24"/>
          <w:szCs w:val="24"/>
        </w:rPr>
        <w:t>моторные. Классификация и обозначение</w:t>
      </w:r>
      <w:r>
        <w:rPr>
          <w:sz w:val="24"/>
          <w:szCs w:val="24"/>
        </w:rPr>
        <w:t xml:space="preserve">, </w:t>
      </w:r>
      <w:r w:rsidRPr="005006D4">
        <w:rPr>
          <w:sz w:val="24"/>
          <w:szCs w:val="24"/>
        </w:rPr>
        <w:t>ГОСТ 10541-78. Масла моторные универсальные и для автомобильных карбюраторных двигателей</w:t>
      </w:r>
      <w:r>
        <w:rPr>
          <w:sz w:val="24"/>
          <w:szCs w:val="24"/>
        </w:rPr>
        <w:t xml:space="preserve">, </w:t>
      </w:r>
      <w:r w:rsidRPr="005006D4">
        <w:rPr>
          <w:sz w:val="24"/>
          <w:szCs w:val="24"/>
        </w:rPr>
        <w:t>ГОСТ 12337-84. Масла моторные для дизельных двигателей</w:t>
      </w:r>
      <w:r>
        <w:rPr>
          <w:sz w:val="24"/>
          <w:szCs w:val="24"/>
        </w:rPr>
        <w:t xml:space="preserve">, </w:t>
      </w:r>
      <w:r w:rsidRPr="005006D4">
        <w:rPr>
          <w:sz w:val="24"/>
          <w:szCs w:val="24"/>
        </w:rPr>
        <w:t>ГОСТ 26191-84. Масла, смазки и специальные жидкости</w:t>
      </w:r>
      <w:r>
        <w:rPr>
          <w:sz w:val="24"/>
          <w:szCs w:val="24"/>
        </w:rPr>
        <w:t>.</w:t>
      </w:r>
    </w:p>
    <w:p w:rsidR="004352C5" w:rsidRPr="00BB6EA4" w:rsidRDefault="004352C5" w:rsidP="004352C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352C5" w:rsidRDefault="004352C5" w:rsidP="004352C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</w:t>
      </w:r>
      <w:r>
        <w:rPr>
          <w:szCs w:val="24"/>
        </w:rPr>
        <w:t>яемый представителями филиалов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2F1FB3" w:rsidRDefault="004352C5" w:rsidP="002F1FB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  <w:r w:rsidR="003A1EBB">
        <w:rPr>
          <w:sz w:val="26"/>
          <w:szCs w:val="26"/>
        </w:rPr>
        <w:t xml:space="preserve">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2F1FB3" w:rsidTr="001552B3">
        <w:tc>
          <w:tcPr>
            <w:tcW w:w="5377" w:type="dxa"/>
            <w:vAlign w:val="center"/>
          </w:tcPr>
          <w:p w:rsidR="002F1FB3" w:rsidRDefault="003A1EBB" w:rsidP="001552B3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2F1FB3" w:rsidRDefault="002F1FB3" w:rsidP="001552B3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vAlign w:val="center"/>
            <w:hideMark/>
          </w:tcPr>
          <w:p w:rsidR="002F1FB3" w:rsidRDefault="002F1FB3" w:rsidP="001552B3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Андрианов А.А.</w:t>
            </w:r>
          </w:p>
        </w:tc>
      </w:tr>
    </w:tbl>
    <w:p w:rsidR="00BF3D63" w:rsidRPr="00F80C30" w:rsidRDefault="00BF3D63" w:rsidP="002F1FB3">
      <w:pPr>
        <w:tabs>
          <w:tab w:val="left" w:pos="1560"/>
        </w:tabs>
        <w:ind w:firstLine="0"/>
        <w:rPr>
          <w:sz w:val="24"/>
          <w:szCs w:val="24"/>
        </w:rPr>
      </w:pPr>
    </w:p>
    <w:sectPr w:rsidR="00BF3D63" w:rsidRPr="00F80C30" w:rsidSect="002F1FB3">
      <w:headerReference w:type="even" r:id="rId11"/>
      <w:pgSz w:w="12240" w:h="15840" w:code="1"/>
      <w:pgMar w:top="426" w:right="567" w:bottom="28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80B" w:rsidRDefault="000D780B">
      <w:r>
        <w:separator/>
      </w:r>
    </w:p>
  </w:endnote>
  <w:endnote w:type="continuationSeparator" w:id="0">
    <w:p w:rsidR="000D780B" w:rsidRDefault="000D7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80B" w:rsidRDefault="000D780B">
      <w:r>
        <w:separator/>
      </w:r>
    </w:p>
  </w:footnote>
  <w:footnote w:type="continuationSeparator" w:id="0">
    <w:p w:rsidR="000D780B" w:rsidRDefault="000D7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055BB"/>
    <w:multiLevelType w:val="multilevel"/>
    <w:tmpl w:val="4F00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6143A4"/>
    <w:multiLevelType w:val="multilevel"/>
    <w:tmpl w:val="5D14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426F68D3"/>
    <w:multiLevelType w:val="multilevel"/>
    <w:tmpl w:val="71C6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9C129E1"/>
    <w:multiLevelType w:val="multilevel"/>
    <w:tmpl w:val="952E9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4B56CBA"/>
    <w:multiLevelType w:val="multilevel"/>
    <w:tmpl w:val="F094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DF0CF5"/>
    <w:multiLevelType w:val="multilevel"/>
    <w:tmpl w:val="9384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1"/>
  </w:num>
  <w:num w:numId="5">
    <w:abstractNumId w:val="14"/>
  </w:num>
  <w:num w:numId="6">
    <w:abstractNumId w:val="5"/>
  </w:num>
  <w:num w:numId="7">
    <w:abstractNumId w:val="4"/>
  </w:num>
  <w:num w:numId="8">
    <w:abstractNumId w:val="2"/>
  </w:num>
  <w:num w:numId="9">
    <w:abstractNumId w:val="13"/>
  </w:num>
  <w:num w:numId="10">
    <w:abstractNumId w:val="8"/>
  </w:num>
  <w:num w:numId="11">
    <w:abstractNumId w:val="12"/>
  </w:num>
  <w:num w:numId="12">
    <w:abstractNumId w:val="10"/>
  </w:num>
  <w:num w:numId="13">
    <w:abstractNumId w:val="6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2A91"/>
    <w:rsid w:val="00023BB4"/>
    <w:rsid w:val="00026ECC"/>
    <w:rsid w:val="00027351"/>
    <w:rsid w:val="0003078A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677E1"/>
    <w:rsid w:val="00071958"/>
    <w:rsid w:val="00076F2D"/>
    <w:rsid w:val="000808BE"/>
    <w:rsid w:val="00081242"/>
    <w:rsid w:val="00084847"/>
    <w:rsid w:val="00084AA3"/>
    <w:rsid w:val="000858AE"/>
    <w:rsid w:val="00085DAC"/>
    <w:rsid w:val="00094AC3"/>
    <w:rsid w:val="000961A3"/>
    <w:rsid w:val="000A0393"/>
    <w:rsid w:val="000A6598"/>
    <w:rsid w:val="000B0392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0B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1D6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07F82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097F"/>
    <w:rsid w:val="0023153A"/>
    <w:rsid w:val="00231C99"/>
    <w:rsid w:val="00232D46"/>
    <w:rsid w:val="00232E4A"/>
    <w:rsid w:val="0024031F"/>
    <w:rsid w:val="00241E80"/>
    <w:rsid w:val="0024201B"/>
    <w:rsid w:val="00242C9E"/>
    <w:rsid w:val="00244113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EB5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08C1"/>
    <w:rsid w:val="002C11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670"/>
    <w:rsid w:val="002E5A8D"/>
    <w:rsid w:val="002E602B"/>
    <w:rsid w:val="002E63DE"/>
    <w:rsid w:val="002E6C8A"/>
    <w:rsid w:val="002F1FB3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131E"/>
    <w:rsid w:val="003A1EB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325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226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3642"/>
    <w:rsid w:val="004352C5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07D1"/>
    <w:rsid w:val="0056133F"/>
    <w:rsid w:val="005627EC"/>
    <w:rsid w:val="005630A8"/>
    <w:rsid w:val="00567CD4"/>
    <w:rsid w:val="005704AF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1C6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04CD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4308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4DD6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34C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68BC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FBF"/>
    <w:rsid w:val="00667142"/>
    <w:rsid w:val="0066735A"/>
    <w:rsid w:val="0067198B"/>
    <w:rsid w:val="00674813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27D5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A6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28"/>
    <w:rsid w:val="00763456"/>
    <w:rsid w:val="0076369F"/>
    <w:rsid w:val="007638AC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BB3"/>
    <w:rsid w:val="007B7DF7"/>
    <w:rsid w:val="007C053D"/>
    <w:rsid w:val="007C1D21"/>
    <w:rsid w:val="007C25C3"/>
    <w:rsid w:val="007C29DD"/>
    <w:rsid w:val="007C2D80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21DF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454B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485A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4C31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136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044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041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352E6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196"/>
    <w:rsid w:val="00964ACD"/>
    <w:rsid w:val="009661D2"/>
    <w:rsid w:val="00967350"/>
    <w:rsid w:val="00967633"/>
    <w:rsid w:val="00967E65"/>
    <w:rsid w:val="00971121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0D46"/>
    <w:rsid w:val="009B1C82"/>
    <w:rsid w:val="009B2FD2"/>
    <w:rsid w:val="009B37C2"/>
    <w:rsid w:val="009B506E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114C"/>
    <w:rsid w:val="00A92392"/>
    <w:rsid w:val="00A93000"/>
    <w:rsid w:val="00A937CA"/>
    <w:rsid w:val="00A941E5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1BB9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DC4"/>
    <w:rsid w:val="00B024AB"/>
    <w:rsid w:val="00B04952"/>
    <w:rsid w:val="00B06411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1C73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3D63"/>
    <w:rsid w:val="00BF612E"/>
    <w:rsid w:val="00BF7320"/>
    <w:rsid w:val="00C01892"/>
    <w:rsid w:val="00C01B77"/>
    <w:rsid w:val="00C029BD"/>
    <w:rsid w:val="00C02A24"/>
    <w:rsid w:val="00C02AA0"/>
    <w:rsid w:val="00C036E8"/>
    <w:rsid w:val="00C05513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3710"/>
    <w:rsid w:val="00CA47DD"/>
    <w:rsid w:val="00CA4F63"/>
    <w:rsid w:val="00CA5205"/>
    <w:rsid w:val="00CA74B3"/>
    <w:rsid w:val="00CA7986"/>
    <w:rsid w:val="00CA7A88"/>
    <w:rsid w:val="00CB096F"/>
    <w:rsid w:val="00CB0D3C"/>
    <w:rsid w:val="00CB2E86"/>
    <w:rsid w:val="00CB671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5AE2"/>
    <w:rsid w:val="00D57379"/>
    <w:rsid w:val="00D61273"/>
    <w:rsid w:val="00D61ED8"/>
    <w:rsid w:val="00D6262D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04B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1509"/>
    <w:rsid w:val="00E232F6"/>
    <w:rsid w:val="00E23859"/>
    <w:rsid w:val="00E24555"/>
    <w:rsid w:val="00E24DE9"/>
    <w:rsid w:val="00E25283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4B5"/>
    <w:rsid w:val="00ED7C9A"/>
    <w:rsid w:val="00ED7DE9"/>
    <w:rsid w:val="00EE0F10"/>
    <w:rsid w:val="00EE6A8E"/>
    <w:rsid w:val="00EE6E8A"/>
    <w:rsid w:val="00EF0964"/>
    <w:rsid w:val="00EF192F"/>
    <w:rsid w:val="00EF1986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AA0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E31"/>
    <w:rsid w:val="00F5528E"/>
    <w:rsid w:val="00F600EB"/>
    <w:rsid w:val="00F62808"/>
    <w:rsid w:val="00F62CAF"/>
    <w:rsid w:val="00F63C42"/>
    <w:rsid w:val="00F64113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0C30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2173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1DDF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347F16-D1E3-40E0-B313-574DDE67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character" w:customStyle="1" w:styleId="c-black">
    <w:name w:val="c-black"/>
    <w:basedOn w:val="a1"/>
    <w:rsid w:val="00297EB5"/>
  </w:style>
  <w:style w:type="character" w:customStyle="1" w:styleId="thname">
    <w:name w:val="thname"/>
    <w:basedOn w:val="a1"/>
    <w:rsid w:val="00297EB5"/>
  </w:style>
  <w:style w:type="character" w:customStyle="1" w:styleId="thvalue">
    <w:name w:val="thvalue"/>
    <w:basedOn w:val="a1"/>
    <w:rsid w:val="00297EB5"/>
  </w:style>
  <w:style w:type="paragraph" w:customStyle="1" w:styleId="formattext">
    <w:name w:val="formattext"/>
    <w:basedOn w:val="a0"/>
    <w:rsid w:val="003A131E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table" w:customStyle="1" w:styleId="10">
    <w:name w:val="Сетка таблицы1"/>
    <w:basedOn w:val="a2"/>
    <w:uiPriority w:val="59"/>
    <w:rsid w:val="00C0551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0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6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8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7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9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1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9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9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4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EE9BD6F3-C76A-4A81-9345-28016656E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cp:lastModifiedBy>Алисов Максим Александрович</cp:lastModifiedBy>
  <cp:revision>6</cp:revision>
  <cp:lastPrinted>2019-10-04T07:41:00Z</cp:lastPrinted>
  <dcterms:created xsi:type="dcterms:W3CDTF">2020-11-12T10:31:00Z</dcterms:created>
  <dcterms:modified xsi:type="dcterms:W3CDTF">2021-06-25T05:31:00Z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